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36133812" w:rsidR="003B51B7" w:rsidRPr="003B51B7" w:rsidRDefault="003B51B7" w:rsidP="00F0720D">
      <w:pPr>
        <w:spacing w:before="240"/>
        <w:jc w:val="center"/>
        <w:rPr>
          <w:b/>
          <w:bCs/>
          <w:sz w:val="32"/>
          <w:szCs w:val="32"/>
          <w:lang w:val="en-GB"/>
        </w:rPr>
      </w:pPr>
      <w:del w:id="1" w:author="Joseph Bautaake" w:date="2022-10-24T10:16:00Z">
        <w:r w:rsidRPr="003B51B7" w:rsidDel="001F4764">
          <w:rPr>
            <w:b/>
            <w:bCs/>
            <w:sz w:val="32"/>
            <w:szCs w:val="32"/>
            <w:lang w:val="en-GB"/>
          </w:rPr>
          <w:delText>[</w:delText>
        </w:r>
      </w:del>
      <w:ins w:id="2" w:author="Joseph Bautaake" w:date="2022-10-24T10:15:00Z">
        <w:r w:rsidR="001F4764">
          <w:rPr>
            <w:b/>
            <w:bCs/>
            <w:sz w:val="32"/>
            <w:szCs w:val="32"/>
            <w:lang w:val="en-GB"/>
          </w:rPr>
          <w:t xml:space="preserve">Double Cab </w:t>
        </w:r>
      </w:ins>
      <w:ins w:id="3" w:author="Joseph Bautaake" w:date="2022-10-24T10:16:00Z">
        <w:r w:rsidR="001F4764">
          <w:rPr>
            <w:b/>
            <w:bCs/>
            <w:sz w:val="32"/>
            <w:szCs w:val="32"/>
            <w:lang w:val="en-GB"/>
          </w:rPr>
          <w:t>(4</w:t>
        </w:r>
      </w:ins>
      <w:ins w:id="4" w:author="Joseph Bautaake" w:date="2022-10-24T10:26:00Z">
        <w:r w:rsidR="000940A6">
          <w:rPr>
            <w:b/>
            <w:bCs/>
            <w:sz w:val="32"/>
            <w:szCs w:val="32"/>
            <w:lang w:val="en-GB"/>
          </w:rPr>
          <w:t>x4</w:t>
        </w:r>
      </w:ins>
      <w:ins w:id="5" w:author="Joseph Bautaake" w:date="2022-10-24T10:16:00Z">
        <w:r w:rsidR="001F4764">
          <w:rPr>
            <w:b/>
            <w:bCs/>
            <w:sz w:val="32"/>
            <w:szCs w:val="32"/>
            <w:lang w:val="en-GB"/>
          </w:rPr>
          <w:t>)</w:t>
        </w:r>
      </w:ins>
      <w:del w:id="6" w:author="Joseph Bautaake" w:date="2022-10-24T10:15:00Z">
        <w:r w:rsidRPr="003B51B7" w:rsidDel="001F4764">
          <w:rPr>
            <w:b/>
            <w:bCs/>
            <w:sz w:val="32"/>
            <w:szCs w:val="32"/>
            <w:lang w:val="en-GB"/>
          </w:rPr>
          <w:delText>PROCUREMENT TITLE</w:delText>
        </w:r>
      </w:del>
      <w:del w:id="7" w:author="Joseph Bautaake" w:date="2022-10-24T10:16:00Z">
        <w:r w:rsidRPr="003B51B7" w:rsidDel="001F4764">
          <w:rPr>
            <w:b/>
            <w:bCs/>
            <w:sz w:val="32"/>
            <w:szCs w:val="32"/>
            <w:lang w:val="en-GB"/>
          </w:rPr>
          <w:delText>]</w:delText>
        </w:r>
      </w:del>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8"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9" w:name="_Hlk41383736"/>
      <w:bookmarkEnd w:id="0"/>
      <w:bookmarkEnd w:id="8"/>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9"/>
    <w:p w14:paraId="43FA6364" w14:textId="34319961" w:rsidR="007539FB" w:rsidRPr="003B51B7" w:rsidRDefault="007539FB" w:rsidP="00F0720D">
      <w:pPr>
        <w:rPr>
          <w:szCs w:val="20"/>
          <w:lang w:val="en-GB"/>
        </w:rPr>
      </w:pPr>
      <w:r w:rsidRPr="003B51B7">
        <w:rPr>
          <w:szCs w:val="20"/>
          <w:lang w:val="en-GB"/>
        </w:rPr>
        <w:t>The</w:t>
      </w:r>
      <w:r w:rsidR="00DA3957" w:rsidRPr="003B51B7">
        <w:rPr>
          <w:szCs w:val="20"/>
          <w:lang w:val="en-GB"/>
        </w:rPr>
        <w:t xml:space="preserve"> </w:t>
      </w:r>
      <w:r w:rsidRPr="00256904">
        <w:rPr>
          <w:szCs w:val="20"/>
          <w:highlight w:val="yellow"/>
          <w:lang w:val="en-GB"/>
        </w:rPr>
        <w:t>Ministry of</w:t>
      </w:r>
      <w:r w:rsidR="009B56DB" w:rsidRPr="00256904">
        <w:rPr>
          <w:szCs w:val="20"/>
          <w:highlight w:val="yellow"/>
          <w:lang w:val="en-GB"/>
        </w:rPr>
        <w:t xml:space="preserve"> Infrastructure and Sustainable Energy</w:t>
      </w:r>
      <w:r w:rsidRPr="00256904">
        <w:rPr>
          <w:szCs w:val="20"/>
          <w:highlight w:val="yellow"/>
          <w:lang w:val="en-GB"/>
        </w:rPr>
        <w:t xml:space="preserve"> </w:t>
      </w:r>
      <w:r w:rsidR="0099667C" w:rsidRPr="00256904">
        <w:rPr>
          <w:szCs w:val="20"/>
          <w:highlight w:val="yellow"/>
          <w:lang w:val="en-GB"/>
        </w:rPr>
        <w:t>(MISE)</w:t>
      </w:r>
      <w:r w:rsidR="0099667C">
        <w:rPr>
          <w:szCs w:val="20"/>
          <w:lang w:val="en-GB"/>
        </w:rPr>
        <w:t xml:space="preserve"> of the Republic of Kiribati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582C2D95" w:rsidR="007539FB" w:rsidRPr="003B51B7" w:rsidRDefault="00E37515" w:rsidP="00F0720D">
      <w:pPr>
        <w:jc w:val="center"/>
        <w:rPr>
          <w:szCs w:val="20"/>
          <w:lang w:val="en-GB"/>
        </w:rPr>
      </w:pPr>
      <w:r w:rsidRPr="003B51B7">
        <w:rPr>
          <w:szCs w:val="20"/>
          <w:lang w:val="en-GB"/>
        </w:rPr>
        <w:t>A</w:t>
      </w:r>
      <w:r w:rsidR="007539FB" w:rsidRPr="003B51B7">
        <w:rPr>
          <w:szCs w:val="20"/>
          <w:lang w:val="en-GB"/>
        </w:rPr>
        <w:t>nd</w:t>
      </w:r>
    </w:p>
    <w:p w14:paraId="2FBE5142" w14:textId="05231D5B"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10" w:name="_Toc11850091"/>
      <w:bookmarkStart w:id="11" w:name="_Toc18147711"/>
      <w:bookmarkStart w:id="12" w:name="_Toc18597751"/>
      <w:r w:rsidRPr="003B51B7">
        <w:rPr>
          <w:lang w:val="en-GB"/>
        </w:rPr>
        <w:t>General provisions</w:t>
      </w:r>
      <w:bookmarkEnd w:id="10"/>
      <w:bookmarkEnd w:id="11"/>
      <w:bookmarkEnd w:id="12"/>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13"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14" w:name="_Toc18147712"/>
      <w:bookmarkStart w:id="15" w:name="_Toc18597752"/>
      <w:bookmarkEnd w:id="13"/>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14"/>
      <w:bookmarkEnd w:id="15"/>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6" w:name="_Toc11850093"/>
      <w:bookmarkStart w:id="17" w:name="_Toc18147713"/>
      <w:bookmarkStart w:id="18" w:name="_Toc18597753"/>
      <w:r w:rsidRPr="003B51B7">
        <w:rPr>
          <w:lang w:val="en-GB"/>
        </w:rPr>
        <w:t>Payment</w:t>
      </w:r>
      <w:bookmarkEnd w:id="16"/>
      <w:bookmarkEnd w:id="17"/>
      <w:bookmarkEnd w:id="18"/>
    </w:p>
    <w:p w14:paraId="79950F87" w14:textId="69B3E052" w:rsidR="002816FE" w:rsidRPr="003B51B7" w:rsidRDefault="007539FB" w:rsidP="00F0720D">
      <w:pPr>
        <w:pStyle w:val="ListParagraph"/>
        <w:numPr>
          <w:ilvl w:val="1"/>
          <w:numId w:val="2"/>
        </w:numPr>
        <w:spacing w:after="0"/>
        <w:ind w:left="426"/>
        <w:rPr>
          <w:szCs w:val="20"/>
          <w:lang w:val="en-GB"/>
        </w:rPr>
      </w:pPr>
      <w:bookmarkStart w:id="19" w:name="_Hlk41379102"/>
      <w:bookmarkStart w:id="20"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21"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21"/>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22"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22"/>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23"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0AF06666"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9"/>
    <w:bookmarkEnd w:id="23"/>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20"/>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24" w:name="_Toc18597491"/>
      <w:bookmarkStart w:id="25" w:name="_Toc18597525"/>
      <w:bookmarkStart w:id="26" w:name="_Toc18597755"/>
      <w:bookmarkStart w:id="27" w:name="_Toc18597492"/>
      <w:bookmarkStart w:id="28" w:name="_Toc18597526"/>
      <w:bookmarkStart w:id="29" w:name="_Toc18597756"/>
      <w:bookmarkStart w:id="30" w:name="_Toc18597493"/>
      <w:bookmarkStart w:id="31" w:name="_Toc18597527"/>
      <w:bookmarkStart w:id="32" w:name="_Toc18597757"/>
      <w:bookmarkStart w:id="33" w:name="_Toc18597494"/>
      <w:bookmarkStart w:id="34" w:name="_Toc18597528"/>
      <w:bookmarkStart w:id="35" w:name="_Toc18597758"/>
      <w:bookmarkStart w:id="36" w:name="_Toc18597496"/>
      <w:bookmarkStart w:id="37" w:name="_Toc18597530"/>
      <w:bookmarkStart w:id="38" w:name="_Toc18597760"/>
      <w:bookmarkStart w:id="39" w:name="_Toc18597497"/>
      <w:bookmarkStart w:id="40" w:name="_Toc18597531"/>
      <w:bookmarkStart w:id="41" w:name="_Toc18597761"/>
      <w:bookmarkStart w:id="42" w:name="_Toc18597498"/>
      <w:bookmarkStart w:id="43" w:name="_Toc18597532"/>
      <w:bookmarkStart w:id="44" w:name="_Toc18597762"/>
      <w:bookmarkStart w:id="45" w:name="_Toc18597499"/>
      <w:bookmarkStart w:id="46" w:name="_Toc18597533"/>
      <w:bookmarkStart w:id="47" w:name="_Toc18597763"/>
      <w:bookmarkStart w:id="48" w:name="_Toc18597500"/>
      <w:bookmarkStart w:id="49" w:name="_Toc18597534"/>
      <w:bookmarkStart w:id="50" w:name="_Toc18597764"/>
      <w:bookmarkStart w:id="51" w:name="_Toc18597501"/>
      <w:bookmarkStart w:id="52" w:name="_Toc18597535"/>
      <w:bookmarkStart w:id="53" w:name="_Toc18597765"/>
      <w:bookmarkStart w:id="54" w:name="_Toc18597502"/>
      <w:bookmarkStart w:id="55" w:name="_Toc18597536"/>
      <w:bookmarkStart w:id="56" w:name="_Toc18597766"/>
      <w:bookmarkStart w:id="57" w:name="_Toc18597503"/>
      <w:bookmarkStart w:id="58" w:name="_Toc18597537"/>
      <w:bookmarkStart w:id="59" w:name="_Toc18597767"/>
      <w:bookmarkStart w:id="60" w:name="_Toc18597505"/>
      <w:bookmarkStart w:id="61" w:name="_Toc18597539"/>
      <w:bookmarkStart w:id="62" w:name="_Toc18597769"/>
      <w:bookmarkStart w:id="63" w:name="_Toc18597506"/>
      <w:bookmarkStart w:id="64" w:name="_Toc18597540"/>
      <w:bookmarkStart w:id="65" w:name="_Toc18597770"/>
      <w:bookmarkStart w:id="66" w:name="_Ref11845945"/>
      <w:bookmarkStart w:id="67" w:name="_Toc11850094"/>
      <w:bookmarkStart w:id="68" w:name="_Toc18147717"/>
      <w:bookmarkStart w:id="69" w:name="_Ref18489902"/>
      <w:bookmarkStart w:id="70" w:name="_Toc1859777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7AAFE624" w14:textId="5322FF97" w:rsidR="007539FB" w:rsidRPr="003B51B7" w:rsidRDefault="007539FB" w:rsidP="00F0720D">
      <w:pPr>
        <w:pStyle w:val="Heading3"/>
        <w:numPr>
          <w:ilvl w:val="0"/>
          <w:numId w:val="2"/>
        </w:numPr>
        <w:spacing w:before="120" w:after="0"/>
        <w:rPr>
          <w:lang w:val="en-GB"/>
        </w:rPr>
      </w:pPr>
      <w:bookmarkStart w:id="71" w:name="_Ref41306497"/>
      <w:r w:rsidRPr="003B51B7">
        <w:rPr>
          <w:lang w:val="en-GB"/>
        </w:rPr>
        <w:t>Official Addresses for Notices and Requests</w:t>
      </w:r>
      <w:bookmarkEnd w:id="66"/>
      <w:bookmarkEnd w:id="67"/>
      <w:bookmarkEnd w:id="68"/>
      <w:bookmarkEnd w:id="69"/>
      <w:bookmarkEnd w:id="70"/>
      <w:bookmarkEnd w:id="71"/>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w:t>
      </w:r>
      <w:proofErr w:type="gramStart"/>
      <w:r w:rsidRPr="003B51B7">
        <w:rPr>
          <w:szCs w:val="20"/>
          <w:lang w:val="en-GB"/>
        </w:rPr>
        <w:t>mail</w:t>
      </w:r>
      <w:proofErr w:type="gramEnd"/>
      <w:r w:rsidRPr="003B51B7">
        <w:rPr>
          <w:szCs w:val="20"/>
          <w:lang w:val="en-GB"/>
        </w:rPr>
        <w:t xml:space="preserve">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72" w:name="_Toc11850095"/>
      <w:bookmarkStart w:id="73" w:name="_Toc18147718"/>
      <w:bookmarkStart w:id="74" w:name="_Toc18597772"/>
      <w:r w:rsidRPr="003B51B7">
        <w:rPr>
          <w:lang w:val="en-GB"/>
        </w:rPr>
        <w:t xml:space="preserve">Rights and Obligations of the </w:t>
      </w:r>
      <w:bookmarkEnd w:id="72"/>
      <w:r w:rsidRPr="003B51B7">
        <w:rPr>
          <w:lang w:val="en-GB"/>
        </w:rPr>
        <w:t>Supplier</w:t>
      </w:r>
      <w:bookmarkEnd w:id="73"/>
      <w:bookmarkEnd w:id="74"/>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75" w:name="_Ref11848941"/>
      <w:bookmarkStart w:id="76" w:name="_Toc11850096"/>
      <w:bookmarkStart w:id="77" w:name="_Toc18147719"/>
      <w:bookmarkStart w:id="78" w:name="_Toc18597773"/>
      <w:r w:rsidRPr="003B51B7">
        <w:rPr>
          <w:lang w:val="en-GB"/>
        </w:rPr>
        <w:t>Effectiveness</w:t>
      </w:r>
      <w:bookmarkEnd w:id="75"/>
      <w:bookmarkEnd w:id="76"/>
      <w:bookmarkEnd w:id="77"/>
      <w:bookmarkEnd w:id="78"/>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9" w:name="_Ref11847469"/>
      <w:bookmarkStart w:id="80" w:name="_Toc11850097"/>
      <w:bookmarkStart w:id="81" w:name="_Toc18147720"/>
      <w:bookmarkStart w:id="82" w:name="_Toc18597774"/>
      <w:r w:rsidRPr="003B51B7">
        <w:rPr>
          <w:lang w:val="en-GB"/>
        </w:rPr>
        <w:t>Duration of the Contract</w:t>
      </w:r>
      <w:bookmarkEnd w:id="79"/>
      <w:bookmarkEnd w:id="80"/>
      <w:bookmarkEnd w:id="81"/>
      <w:bookmarkEnd w:id="82"/>
    </w:p>
    <w:p w14:paraId="0430C729" w14:textId="21585066" w:rsidR="00E21997" w:rsidRPr="003B51B7" w:rsidRDefault="007539FB" w:rsidP="00F0720D">
      <w:pPr>
        <w:ind w:left="-6"/>
        <w:rPr>
          <w:szCs w:val="20"/>
          <w:lang w:val="en-GB"/>
        </w:rPr>
      </w:pPr>
      <w:bookmarkStart w:id="83" w:name="_Hlk41383275"/>
      <w:bookmarkStart w:id="84"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85" w:name="_Hlk41383338"/>
            <w:bookmarkEnd w:id="83"/>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6" w:name="_Hlk41383365"/>
      <w:bookmarkEnd w:id="85"/>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7"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8" w:name="_Hlk58315622"/>
      <w:bookmarkEnd w:id="84"/>
      <w:bookmarkEnd w:id="86"/>
      <w:r>
        <w:rPr>
          <w:rFonts w:eastAsia="MS Mincho" w:cs="Times New Roman"/>
          <w:szCs w:val="20"/>
          <w:lang w:val="en-GB"/>
        </w:rPr>
        <w:t>Amending the Standard Terms and Conditions</w:t>
      </w:r>
      <w:bookmarkEnd w:id="88"/>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7"/>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9" w:name="_Toc18147721"/>
      <w:bookmarkStart w:id="90"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9"/>
      <w:bookmarkEnd w:id="90"/>
    </w:p>
    <w:p w14:paraId="07B352A0" w14:textId="77777777" w:rsidR="007539FB" w:rsidRPr="003B51B7" w:rsidRDefault="007539FB" w:rsidP="00F0720D">
      <w:pPr>
        <w:pStyle w:val="Heading3"/>
        <w:spacing w:before="120" w:after="0"/>
        <w:rPr>
          <w:lang w:val="en-GB"/>
        </w:rPr>
      </w:pPr>
      <w:bookmarkStart w:id="91" w:name="_Toc18147722"/>
      <w:bookmarkStart w:id="92" w:name="_Toc18597776"/>
      <w:r w:rsidRPr="003B51B7">
        <w:rPr>
          <w:lang w:val="en-GB"/>
        </w:rPr>
        <w:t>Goods to be supplied</w:t>
      </w:r>
      <w:bookmarkEnd w:id="91"/>
      <w:bookmarkEnd w:id="92"/>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93" w:name="_Toc18147723"/>
      <w:bookmarkStart w:id="94" w:name="_Toc18597777"/>
      <w:r w:rsidRPr="003B51B7">
        <w:rPr>
          <w:lang w:val="en-GB"/>
        </w:rPr>
        <w:t>Delivery date(s)</w:t>
      </w:r>
      <w:bookmarkEnd w:id="93"/>
      <w:bookmarkEnd w:id="94"/>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95" w:name="_Toc18147724"/>
      <w:bookmarkStart w:id="96" w:name="_Toc18597778"/>
      <w:r w:rsidRPr="003B51B7">
        <w:rPr>
          <w:lang w:val="en-GB"/>
        </w:rPr>
        <w:t>Terms of Delivery</w:t>
      </w:r>
      <w:bookmarkEnd w:id="95"/>
      <w:bookmarkEnd w:id="96"/>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7" w:name="_Toc18147725"/>
      <w:bookmarkStart w:id="98" w:name="_Toc18597779"/>
      <w:r w:rsidRPr="003B51B7">
        <w:rPr>
          <w:lang w:val="en-GB"/>
        </w:rPr>
        <w:t>Carrier nomination</w:t>
      </w:r>
      <w:bookmarkEnd w:id="97"/>
      <w:bookmarkEnd w:id="98"/>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9" w:name="_Toc18147726"/>
      <w:bookmarkStart w:id="100" w:name="_Toc18597780"/>
      <w:r w:rsidRPr="003B51B7">
        <w:rPr>
          <w:lang w:val="en-GB"/>
        </w:rPr>
        <w:t>Documents to be provided</w:t>
      </w:r>
      <w:bookmarkEnd w:id="99"/>
      <w:bookmarkEnd w:id="100"/>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101" w:name="_Toc18147727"/>
      <w:bookmarkStart w:id="102" w:name="_Toc18597781"/>
      <w:r w:rsidRPr="003B51B7">
        <w:rPr>
          <w:lang w:val="en-GB" w:eastAsia="ko-KR"/>
        </w:rPr>
        <w:t>Packing requirements</w:t>
      </w:r>
      <w:bookmarkEnd w:id="101"/>
      <w:bookmarkEnd w:id="102"/>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103" w:name="_Toc18147728"/>
      <w:bookmarkStart w:id="104" w:name="_Toc18597782"/>
      <w:r w:rsidRPr="003B51B7">
        <w:rPr>
          <w:lang w:val="en-GB"/>
        </w:rPr>
        <w:t>Other conditions</w:t>
      </w:r>
      <w:bookmarkEnd w:id="103"/>
      <w:bookmarkEnd w:id="104"/>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105" w:name="_Toc18147729"/>
      <w:bookmarkStart w:id="106" w:name="_Toc18597783"/>
      <w:r w:rsidRPr="003B51B7">
        <w:rPr>
          <w:lang w:val="en-GB"/>
        </w:rPr>
        <w:lastRenderedPageBreak/>
        <w:t>ANNEX B – SPECIFICATION</w:t>
      </w:r>
      <w:bookmarkEnd w:id="105"/>
      <w:bookmarkEnd w:id="106"/>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7" w:name="_Toc18597784"/>
      <w:bookmarkStart w:id="108" w:name="_Hlk18598187"/>
      <w:r w:rsidRPr="003B51B7">
        <w:rPr>
          <w:lang w:val="en-GB"/>
        </w:rPr>
        <w:lastRenderedPageBreak/>
        <w:t>ANNEX C – GENERAL CONTRACT CONDITIONS</w:t>
      </w:r>
      <w:bookmarkEnd w:id="107"/>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8"/>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18C54" w14:textId="77777777" w:rsidR="00480D33" w:rsidRDefault="00480D33" w:rsidP="00565C5A">
      <w:pPr>
        <w:spacing w:before="0"/>
      </w:pPr>
      <w:r>
        <w:separator/>
      </w:r>
    </w:p>
  </w:endnote>
  <w:endnote w:type="continuationSeparator" w:id="0">
    <w:p w14:paraId="0BC77A52" w14:textId="77777777" w:rsidR="00480D33" w:rsidRDefault="00480D33"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91C48" w14:textId="77777777" w:rsidR="00480D33" w:rsidRDefault="00480D33" w:rsidP="00565C5A">
      <w:pPr>
        <w:spacing w:before="0"/>
      </w:pPr>
      <w:r>
        <w:separator/>
      </w:r>
    </w:p>
  </w:footnote>
  <w:footnote w:type="continuationSeparator" w:id="0">
    <w:p w14:paraId="6DD906BF" w14:textId="77777777" w:rsidR="00480D33" w:rsidRDefault="00480D33"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432045969">
    <w:abstractNumId w:val="7"/>
  </w:num>
  <w:num w:numId="2" w16cid:durableId="802693667">
    <w:abstractNumId w:val="6"/>
  </w:num>
  <w:num w:numId="3" w16cid:durableId="686833639">
    <w:abstractNumId w:val="0"/>
  </w:num>
  <w:num w:numId="4" w16cid:durableId="690886422">
    <w:abstractNumId w:val="5"/>
  </w:num>
  <w:num w:numId="5" w16cid:durableId="669524468">
    <w:abstractNumId w:val="0"/>
  </w:num>
  <w:num w:numId="6" w16cid:durableId="2084451680">
    <w:abstractNumId w:val="4"/>
  </w:num>
  <w:num w:numId="7" w16cid:durableId="892157510">
    <w:abstractNumId w:val="0"/>
  </w:num>
  <w:num w:numId="8" w16cid:durableId="958338940">
    <w:abstractNumId w:val="3"/>
  </w:num>
  <w:num w:numId="9" w16cid:durableId="767655217">
    <w:abstractNumId w:val="1"/>
  </w:num>
  <w:num w:numId="10" w16cid:durableId="345404009">
    <w:abstractNumId w:val="2"/>
  </w:num>
  <w:num w:numId="11" w16cid:durableId="224727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ph Bautaake">
    <w15:presenceInfo w15:providerId="AD" w15:userId="S::j.bautaake@miseki.onmicrosoft.com::d8b2a108-2dee-46c0-a87c-170f2482b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940A6"/>
    <w:rsid w:val="000D3E58"/>
    <w:rsid w:val="000E0020"/>
    <w:rsid w:val="000E0DA4"/>
    <w:rsid w:val="00107857"/>
    <w:rsid w:val="001213DA"/>
    <w:rsid w:val="001755D7"/>
    <w:rsid w:val="001D355F"/>
    <w:rsid w:val="001F4764"/>
    <w:rsid w:val="002205E9"/>
    <w:rsid w:val="002446DB"/>
    <w:rsid w:val="00256904"/>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0D33"/>
    <w:rsid w:val="00482CD3"/>
    <w:rsid w:val="004864CB"/>
    <w:rsid w:val="004A189E"/>
    <w:rsid w:val="004A7693"/>
    <w:rsid w:val="004B061A"/>
    <w:rsid w:val="004C4BA8"/>
    <w:rsid w:val="0052060B"/>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45C5"/>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9667C"/>
    <w:rsid w:val="009B56DB"/>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E6D49"/>
    <w:rsid w:val="00CF24CD"/>
    <w:rsid w:val="00D146B8"/>
    <w:rsid w:val="00D146F7"/>
    <w:rsid w:val="00D264C0"/>
    <w:rsid w:val="00D44B1D"/>
    <w:rsid w:val="00D80487"/>
    <w:rsid w:val="00D93CCF"/>
    <w:rsid w:val="00DA3957"/>
    <w:rsid w:val="00DA50D1"/>
    <w:rsid w:val="00DB5F64"/>
    <w:rsid w:val="00E1760D"/>
    <w:rsid w:val="00E21997"/>
    <w:rsid w:val="00E22538"/>
    <w:rsid w:val="00E37515"/>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E37515"/>
    <w:pPr>
      <w:spacing w:after="0" w:line="240" w:lineRule="auto"/>
    </w:pPr>
    <w:rPr>
      <w:rFonts w:ascii="Times New Roman" w:eastAsiaTheme="minorEastAsia" w:hAnsi="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899</Words>
  <Characters>5130</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Joseph Bautaake</cp:lastModifiedBy>
  <cp:revision>10</cp:revision>
  <cp:lastPrinted>2020-05-18T12:24:00Z</cp:lastPrinted>
  <dcterms:created xsi:type="dcterms:W3CDTF">2021-02-04T12:38:00Z</dcterms:created>
  <dcterms:modified xsi:type="dcterms:W3CDTF">2022-10-23T22:26:00Z</dcterms:modified>
</cp:coreProperties>
</file>